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CBD1779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08B7A9E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171D69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61348F0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servizi/prodotti </w:t>
            </w:r>
            <w:r w:rsidR="00510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 pagamento sono conformi 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termini di durata, articolazione </w:t>
            </w:r>
            <w:r w:rsidR="00502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fornitura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modalità di esecuzione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097AE1D1" w:rsidR="009E043A" w:rsidRPr="00E01B47" w:rsidRDefault="009E043A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629CC9B9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comprovante </w:t>
            </w:r>
            <w:r w:rsidR="00E6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l’erogazione del servizio/fornitura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4C9E8D31" w14:textId="0F9BFE3F" w:rsidR="009D19D9" w:rsidRPr="00F52CA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prodotta per l’erogazione del servizio</w:t>
            </w:r>
            <w:r w:rsidR="00724499">
              <w:rPr>
                <w:rFonts w:ascii="Times New Roman" w:hAnsi="Times New Roman"/>
                <w:sz w:val="20"/>
                <w:szCs w:val="20"/>
              </w:rPr>
              <w:t>/fornitura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BB489FB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57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servizio/fornitura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15355084" w14:textId="40F99926" w:rsidR="009D19D9" w:rsidRPr="00D55C5D" w:rsidRDefault="009D19D9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 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1BEF800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prodotta ai fini del pagamento è sufficiente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Documentazione attestante il contributo al conseguimento indicatori comuni, tagging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0F9D6C6A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Eventuali richieste di varia</w:t>
            </w:r>
            <w:bookmarkStart w:id="0" w:name="_GoBack"/>
            <w:bookmarkEnd w:id="0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zione sono state autorizzate nei confronti del fornitore?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7777777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Sal, relazioni di avanzamento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71D4752C" w14:textId="67CA5889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elibere/atti di approvazione varianti</w:t>
            </w:r>
          </w:p>
          <w:p w14:paraId="2F7A055C" w14:textId="3F474616" w:rsidR="009D19D9" w:rsidRPr="005A4F0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ventuali atti aggiuntivi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3D45E038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9B0B" w14:textId="5D45489C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4AA82416" w:rsidR="0032080B" w:rsidRPr="000F484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CC75D04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SAL, relazioni di avanzamento</w:t>
            </w:r>
          </w:p>
          <w:p w14:paraId="134730C8" w14:textId="37484FA0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6B15D907" w:rsidR="0032080B" w:rsidRPr="00991FBE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 verificat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 il servizio/la fornitura oggetto di liquidazione non sia stat</w:t>
            </w:r>
            <w:r w:rsidR="00617B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</w:t>
            </w:r>
            <w:proofErr w:type="spellStart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già </w:t>
            </w:r>
            <w:r w:rsidR="00C536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precedentemente pagat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o/a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77777777" w:rsidR="0032080B" w:rsidRPr="005A4F00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di spesa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atture, 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, relazioni di avanzamento</w:t>
            </w:r>
          </w:p>
          <w:p w14:paraId="54A5D80B" w14:textId="57D40554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Civile</w:t>
            </w:r>
            <w:proofErr w:type="gramEnd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7F16645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fornitore e P.IVA;</w:t>
            </w:r>
          </w:p>
          <w:p w14:paraId="783AC18D" w14:textId="77777777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344FD4CD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29CC261" w14:textId="7F5035CC" w:rsidR="00A03319" w:rsidRPr="00A03319" w:rsidRDefault="00124E55" w:rsidP="0010544F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l’i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ndicazione dettagliata dell’oggetto dell’attività prestata (in caso di servizi, il dettaglio sarà riportato nella relazione 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BF79A2E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C938571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dal fornitore 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6C69DFBB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3A0D" w14:textId="75A391D0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566DD065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6CDE3078" w:rsidR="00863D9E" w:rsidRPr="00863D9E" w:rsidRDefault="00863D9E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della fattura </w:t>
            </w:r>
            <w:r w:rsid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corrisponde 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>a quello autorizzato in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coeren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 con le </w:t>
            </w:r>
            <w:r w:rsidR="00AC29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modalità di pagamento previste dal 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7989" w14:textId="44409938" w:rsid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276B7DD1" w14:textId="61C69211" w:rsidR="00612FB1" w:rsidRDefault="00863D9E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21BAD2" w14:textId="5E901119" w:rsidR="00863D9E" w:rsidRP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AC44D5" w:rsidRPr="005A4F00" w:rsidRDefault="00AC44D5" w:rsidP="00AC44D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1B94A89D" w:rsidR="00AC44D5" w:rsidRPr="00794680" w:rsidRDefault="00AC44D5" w:rsidP="00D824C7">
            <w:pPr>
              <w:pStyle w:val="NormaleWeb"/>
              <w:jc w:val="both"/>
            </w:pPr>
            <w:r>
              <w:rPr>
                <w:color w:val="000000"/>
                <w:sz w:val="20"/>
                <w:szCs w:val="20"/>
              </w:rPr>
              <w:t>L’importo da liquidare, sommato a quanto già pagato, rientra nel limite dell’importo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AC44D5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CB44" w14:textId="77777777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0BD7A7FA" w14:textId="74591260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DB dei pagamenti/</w:t>
            </w:r>
            <w:r w:rsidR="003D69CC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tti di pagamento precedenti</w:t>
            </w:r>
          </w:p>
          <w:p w14:paraId="0D24477D" w14:textId="6B53E51B" w:rsidR="00AC44D5" w:rsidRPr="005A4F00" w:rsidRDefault="00AC44D5" w:rsidP="00AC44D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AC44D5" w:rsidRPr="005A4F00" w:rsidRDefault="00AC44D5" w:rsidP="00AC4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AC44D5" w:rsidRPr="005A4F00" w:rsidRDefault="00AC44D5" w:rsidP="00AC44D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39F7402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 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propedeutiche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8BBB" w14:textId="77777777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1C22F93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2CBC824F" w:rsidR="008A37A8" w:rsidRDefault="00413DB8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="004B4AEA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ono stati ril</w:t>
            </w:r>
            <w:r w:rsidR="00381AAC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asciati </w:t>
            </w:r>
            <w:r w:rsidR="001C5CD2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8A37A8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’attestazione di regolare esecuzione del/la servizio/fornitura</w:t>
            </w:r>
            <w:r w:rsidR="001C5CD2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il 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 da parte de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l/i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soggett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o/i </w:t>
            </w:r>
            <w:r w:rsidR="000A4869">
              <w:rPr>
                <w:rFonts w:ascii="Times New Roman" w:hAnsi="Times New Roman"/>
                <w:color w:val="000000"/>
                <w:sz w:val="20"/>
                <w:szCs w:val="20"/>
              </w:rPr>
              <w:t>competent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e/i?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7457C6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0571" w14:textId="77777777" w:rsidR="008A37A8" w:rsidRPr="000A4869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Attestazione di </w:t>
            </w:r>
            <w:r w:rsidRPr="000A4869">
              <w:rPr>
                <w:color w:val="000000"/>
                <w:sz w:val="20"/>
                <w:szCs w:val="20"/>
              </w:rPr>
              <w:t>regolare esecuzione</w:t>
            </w:r>
          </w:p>
          <w:p w14:paraId="301D4525" w14:textId="77777777" w:rsidR="008A37A8" w:rsidRPr="00E01B47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0A4869">
              <w:rPr>
                <w:color w:val="000000"/>
                <w:sz w:val="20"/>
                <w:szCs w:val="20"/>
              </w:rPr>
              <w:t>Verbale di collaudo</w:t>
            </w:r>
            <w:r w:rsidRPr="000A4869" w:rsidDel="006E5011">
              <w:rPr>
                <w:sz w:val="20"/>
                <w:szCs w:val="20"/>
              </w:rPr>
              <w:t xml:space="preserve"> </w:t>
            </w:r>
          </w:p>
          <w:p w14:paraId="5118DC25" w14:textId="2D66AE54" w:rsidR="008A37A8" w:rsidRPr="006E7E88" w:rsidDel="002F0CDB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E01B47">
              <w:rPr>
                <w:sz w:val="20"/>
                <w:szCs w:val="20"/>
              </w:rPr>
              <w:t>Nulla osta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 pagamento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" w:author="Carla Addari" w:date="2022-11-03T00:59:00Z">
              <w:r w:rsidR="00D05054"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05054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3D5DA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E985171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7ACD09B6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B3B08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3459E3D4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69D9B414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a Addari">
    <w15:presenceInfo w15:providerId="AD" w15:userId="S::carla.addari@giustizia.it::3df5439f-11a7-4094-ae5e-47dc2d9c67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376ED2D995F2A44901D92E21F156679" ma:contentTypeVersion="13" ma:contentTypeDescription="Creare un nuovo documento." ma:contentTypeScope="" ma:versionID="117b6e63637a8d14c39e1173e7d410b6">
  <xsd:schema xmlns:xsd="http://www.w3.org/2001/XMLSchema" xmlns:xs="http://www.w3.org/2001/XMLSchema" xmlns:p="http://schemas.microsoft.com/office/2006/metadata/properties" xmlns:ns2="158254a4-a9ce-4720-8400-4a52a3b99059" xmlns:ns3="c0008e6a-bacb-4fcf-ac5d-1ba3b4e12ec6" targetNamespace="http://schemas.microsoft.com/office/2006/metadata/properties" ma:root="true" ma:fieldsID="2cc73e9a0b012378eecee14303a8fd0f" ns2:_="" ns3:_="">
    <xsd:import namespace="158254a4-a9ce-4720-8400-4a52a3b99059"/>
    <xsd:import namespace="c0008e6a-bacb-4fcf-ac5d-1ba3b4e12e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8254a4-a9ce-4720-8400-4a52a3b990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008e6a-bacb-4fcf-ac5d-1ba3b4e12ec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e602cc6-f427-4db5-ba58-678d86b6d09a}" ma:internalName="TaxCatchAll" ma:showField="CatchAllData" ma:web="c0008e6a-bacb-4fcf-ac5d-1ba3b4e12e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008e6a-bacb-4fcf-ac5d-1ba3b4e12ec6" xsi:nil="true"/>
    <lcf76f155ced4ddcb4097134ff3c332f xmlns="158254a4-a9ce-4720-8400-4a52a3b99059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56D7A-3921-4A5C-AF06-2CB4D2F3DE1F}"/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92DF56A-A8B1-4F82-BC75-3490547F1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Carla Addari</cp:lastModifiedBy>
  <cp:revision>81</cp:revision>
  <cp:lastPrinted>2022-10-12T06:54:00Z</cp:lastPrinted>
  <dcterms:created xsi:type="dcterms:W3CDTF">2022-10-14T10:03:00Z</dcterms:created>
  <dcterms:modified xsi:type="dcterms:W3CDTF">2022-11-02T23:59:00Z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